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B67202" w:rsidRPr="00BC75A6">
        <w:rPr>
          <w:rFonts w:ascii="Times New Roman" w:hAnsi="Times New Roman"/>
          <w:i/>
          <w:sz w:val="20"/>
          <w:szCs w:val="20"/>
          <w:lang w:val="sk-SK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</w:t>
      </w:r>
      <w:r w:rsidR="00816349">
        <w:rPr>
          <w:rFonts w:asciiTheme="minorHAnsi" w:hAnsiTheme="minorHAnsi" w:cstheme="minorHAnsi"/>
          <w:b/>
          <w:szCs w:val="19"/>
        </w:rPr>
        <w:t xml:space="preserve">splnení podmienok pre In-house zákazky podľa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Názov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Prijímateľ</w:t>
      </w:r>
      <w:r w:rsidR="00816349">
        <w:t xml:space="preserve"> (verejný obstarávateľ)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Číslo oznámenia o vyhlásení verejného obstarávania (ak je to relevantné):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obstarávania (v zmysle zákona č. 25/2006 Z. z o verejnom obstarávaní </w:t>
      </w:r>
      <w:r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Pr="00907A7B">
        <w:t xml:space="preserve"> v znení neskorších predpisov</w:t>
      </w:r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F499D93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administratívnu </w:t>
      </w:r>
      <w:ins w:id="186" w:author="Karol Meliška" w:date="2016-02-29T08:58:00Z">
        <w:r w:rsidR="0053183F">
          <w:rPr>
            <w:rFonts w:asciiTheme="minorHAnsi" w:hAnsiTheme="minorHAnsi" w:cstheme="minorHAnsi"/>
            <w:szCs w:val="19"/>
          </w:rPr>
          <w:t xml:space="preserve">finančnú </w:t>
        </w:r>
      </w:ins>
      <w:bookmarkStart w:id="187" w:name="_GoBack"/>
      <w:r w:rsidRPr="00907A7B">
        <w:rPr>
          <w:rFonts w:asciiTheme="minorHAnsi" w:hAnsiTheme="minorHAnsi" w:cstheme="minorHAnsi"/>
          <w:szCs w:val="19"/>
        </w:rPr>
        <w:t>kontrol</w:t>
      </w:r>
      <w:bookmarkEnd w:id="187"/>
      <w:r w:rsidRPr="00907A7B">
        <w:rPr>
          <w:rFonts w:asciiTheme="minorHAnsi" w:hAnsiTheme="minorHAnsi" w:cstheme="minorHAnsi"/>
          <w:szCs w:val="19"/>
        </w:rPr>
        <w:t xml:space="preserve">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 xml:space="preserve">oskytovateľovi je </w:t>
      </w:r>
      <w:r w:rsidR="00816349">
        <w:rPr>
          <w:rFonts w:asciiTheme="minorHAnsi" w:hAnsiTheme="minorHAnsi" w:cstheme="minorHAnsi"/>
          <w:szCs w:val="19"/>
        </w:rPr>
        <w:t>v súlade s metodickým pokynom CKO č. 12 pre oblast In-house zákaziek</w:t>
      </w:r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r>
        <w:t>Čestne vyhlasujem, že spĺňam nasledovné podmienky</w:t>
      </w:r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a že je možné pristúpiť k plneniu zákazky s peňažným plnením formou In-house zákazky, nakoľko sa na nich zakladajú skutočnosti</w:t>
      </w:r>
      <w:r w:rsidRPr="00676DD6">
        <w:t xml:space="preserve"> neaplikovania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k financovaniu zmluvného vzťahu, ktorý je výsledkom príslušného v</w:t>
      </w:r>
      <w:r w:rsidR="008E5BE9">
        <w:rPr>
          <w:rFonts w:asciiTheme="minorHAnsi" w:hAnsiTheme="minorHAnsi" w:cstheme="minorHAnsi"/>
          <w:szCs w:val="19"/>
        </w:rPr>
        <w:t>erejného obstarávania 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FAA58" w14:textId="77777777" w:rsidR="00AF388A" w:rsidRDefault="00AF388A">
      <w:r>
        <w:separator/>
      </w:r>
    </w:p>
    <w:p w14:paraId="46F698DB" w14:textId="77777777" w:rsidR="00AF388A" w:rsidRDefault="00AF388A"/>
  </w:endnote>
  <w:endnote w:type="continuationSeparator" w:id="0">
    <w:p w14:paraId="717A1FBF" w14:textId="77777777" w:rsidR="00AF388A" w:rsidRDefault="00AF388A">
      <w:r>
        <w:continuationSeparator/>
      </w:r>
    </w:p>
    <w:p w14:paraId="7520E4D5" w14:textId="77777777" w:rsidR="00AF388A" w:rsidRDefault="00AF388A"/>
  </w:endnote>
  <w:endnote w:type="continuationNotice" w:id="1">
    <w:p w14:paraId="01DC391A" w14:textId="77777777" w:rsidR="00AF388A" w:rsidRDefault="00AF3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3F47E746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F9AFE" w14:textId="77777777" w:rsidR="00AF388A" w:rsidRDefault="00AF388A">
      <w:r>
        <w:separator/>
      </w:r>
    </w:p>
    <w:p w14:paraId="1599C21E" w14:textId="77777777" w:rsidR="00AF388A" w:rsidRDefault="00AF388A"/>
  </w:footnote>
  <w:footnote w:type="continuationSeparator" w:id="0">
    <w:p w14:paraId="34554096" w14:textId="77777777" w:rsidR="00AF388A" w:rsidRDefault="00AF388A">
      <w:r>
        <w:continuationSeparator/>
      </w:r>
    </w:p>
    <w:p w14:paraId="459B79CE" w14:textId="77777777" w:rsidR="00AF388A" w:rsidRDefault="00AF388A"/>
  </w:footnote>
  <w:footnote w:type="continuationNotice" w:id="1">
    <w:p w14:paraId="308B5752" w14:textId="77777777" w:rsidR="00AF388A" w:rsidRDefault="00AF388A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„Investícia do Vašej budúcnosti“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A2B75" w14:textId="4DBE4DC3" w:rsidR="003940DA" w:rsidRDefault="003940DA" w:rsidP="003940D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83F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46C1-AA62-4E9C-BE52-6D9DF84AE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154FE7-4E1D-432A-B2D6-78039B5B8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Meliška</cp:lastModifiedBy>
  <cp:revision>9</cp:revision>
  <cp:lastPrinted>2006-02-10T13:19:00Z</cp:lastPrinted>
  <dcterms:created xsi:type="dcterms:W3CDTF">2015-06-23T08:45:00Z</dcterms:created>
  <dcterms:modified xsi:type="dcterms:W3CDTF">2016-02-29T07:59:00Z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